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88F" w:rsidRDefault="004F588F">
      <w:pPr>
        <w:rPr>
          <w:noProof/>
          <w:lang w:val="hu-HU"/>
        </w:rPr>
      </w:pPr>
      <w:r>
        <w:rPr>
          <w:noProof/>
          <w:lang w:val="hu-HU"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4F588F" w:rsidRDefault="004F588F">
      <w:pPr>
        <w:rPr>
          <w:noProof/>
          <w:lang w:val="hu-HU"/>
        </w:rPr>
      </w:pPr>
      <w:r>
        <w:rPr>
          <w:noProof/>
          <w:lang w:val="hu-HU"/>
        </w:rPr>
        <w:t>Nunc viverra imperdiet enim. Fusce est. Vivamus a tellus.</w:t>
      </w:r>
    </w:p>
    <w:p w:rsidR="004F588F" w:rsidRDefault="004F588F">
      <w:pPr>
        <w:rPr>
          <w:noProof/>
          <w:lang w:val="hu-HU"/>
        </w:rPr>
      </w:pPr>
      <w:r>
        <w:rPr>
          <w:noProof/>
          <w:lang w:val="hu-HU"/>
        </w:rPr>
        <w:t xml:space="preserve">Pellentesque habitant morbi tristique senectus et netus et </w:t>
      </w:r>
      <w:r w:rsidRPr="00A203E9">
        <w:rPr>
          <w:b/>
          <w:noProof/>
          <w:lang w:val="hu-HU"/>
          <w:rPrChange w:id="0" w:author="Gábor Kelemen10" w:date="2025-10-07T16:55:00Z">
            <w:rPr>
              <w:noProof/>
              <w:lang w:val="hu-HU"/>
            </w:rPr>
          </w:rPrChange>
        </w:rPr>
        <w:t xml:space="preserve">malesuada fames ac turpis egestas. </w:t>
      </w:r>
      <w:del w:id="1" w:author="Gábor Kelemen10" w:date="2025-10-07T16:51:00Z">
        <w:r w:rsidRPr="00A203E9" w:rsidDel="004F588F">
          <w:rPr>
            <w:b/>
            <w:noProof/>
            <w:lang w:val="hu-HU"/>
            <w:rPrChange w:id="2" w:author="Gábor Kelemen10" w:date="2025-10-07T16:55:00Z">
              <w:rPr>
                <w:noProof/>
                <w:lang w:val="hu-HU"/>
              </w:rPr>
            </w:rPrChange>
          </w:rPr>
          <w:delText>Proin pharetra nonummy</w:delText>
        </w:r>
        <w:r w:rsidDel="004F588F">
          <w:rPr>
            <w:noProof/>
            <w:lang w:val="hu-HU"/>
          </w:rPr>
          <w:delText xml:space="preserve"> pede. Mauris et orci.</w:delText>
        </w:r>
      </w:del>
    </w:p>
    <w:p w:rsidR="004F588F" w:rsidRDefault="004F588F">
      <w:pPr>
        <w:rPr>
          <w:noProof/>
          <w:lang w:val="hu-HU"/>
        </w:rPr>
      </w:pPr>
      <w:r>
        <w:rPr>
          <w:noProof/>
          <w:lang w:val="hu-HU"/>
        </w:rPr>
        <w:t>Aenean nec lorem. In porttitor. Donec laoreet nonummy augue.</w:t>
      </w:r>
    </w:p>
    <w:p w:rsidR="00C61BE0" w:rsidRDefault="004F588F">
      <w:pPr>
        <w:rPr>
          <w:lang w:val="hu-HU"/>
        </w:rPr>
      </w:pPr>
      <w:r>
        <w:rPr>
          <w:noProof/>
          <w:lang w:val="hu-HU"/>
        </w:rPr>
        <w:t>Suspendisse dui purus, scelerisque at, vulputate vitae, pretium mattis, nunc. Mauris eget neque at sem venenatis eleifend. Ut nonummy.</w:t>
      </w:r>
    </w:p>
    <w:p w:rsidR="004F588F" w:rsidRPr="004F588F" w:rsidRDefault="004F588F">
      <w:pPr>
        <w:rPr>
          <w:lang w:val="hu-HU"/>
        </w:rPr>
      </w:pPr>
      <w:bookmarkStart w:id="3" w:name="_GoBack"/>
      <w:bookmarkEnd w:id="3"/>
    </w:p>
    <w:sectPr w:rsidR="004F588F" w:rsidRPr="004F58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ábor Kelemen10">
    <w15:presenceInfo w15:providerId="None" w15:userId="Gábor Kelemen1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88F"/>
    <w:rsid w:val="00141739"/>
    <w:rsid w:val="00177443"/>
    <w:rsid w:val="003D225E"/>
    <w:rsid w:val="004F588F"/>
    <w:rsid w:val="009E3045"/>
    <w:rsid w:val="00A203E9"/>
    <w:rsid w:val="00C61BE0"/>
    <w:rsid w:val="00D2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93BE6C-B69B-49E0-9C75-D173FD407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4F588F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58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588F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Gábor Kelemen10</dc:creator>
  <cp:keywords/>
  <dc:description/>
  <cp:lastModifiedBy>Gábor Kelemen10</cp:lastModifiedBy>
  <cp:revision>4</cp:revision>
  <dcterms:created xsi:type="dcterms:W3CDTF">2025-10-07T15:50:00Z</dcterms:created>
  <dcterms:modified xsi:type="dcterms:W3CDTF">2025-10-07T15:55:00Z</dcterms:modified>
</cp:coreProperties>
</file>