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614A1E" w14:textId="3059489B" w:rsidR="00B94F70" w:rsidRPr="000A693D" w:rsidRDefault="00B94F70" w:rsidP="00B94F70">
      <w:r w:rsidRPr="000A693D">
        <w:t>Next, open the terminal window. Using the terminal window, run the "</w:t>
      </w:r>
      <w:proofErr w:type="spellStart"/>
      <w:r w:rsidRPr="000A693D">
        <w:t>ifconfig</w:t>
      </w:r>
      <w:proofErr w:type="spellEnd"/>
      <w:r w:rsidRPr="000A693D">
        <w:t xml:space="preserve"> -a" command to list all the interfaces on your system, as shown here.</w:t>
      </w:r>
    </w:p>
    <w:p w14:paraId="5844E34A" w14:textId="77777777" w:rsidR="007358D7" w:rsidRDefault="007358D7" w:rsidP="007358D7">
      <w:r>
        <w:tab/>
      </w:r>
    </w:p>
    <w:p w14:paraId="65D07821" w14:textId="77777777" w:rsidR="007358D7" w:rsidRDefault="007358D7" w:rsidP="001705B5">
      <w:pPr>
        <w:pStyle w:val="SourceCode"/>
      </w:pPr>
      <w:r>
        <w:t># ifconfig -a</w:t>
      </w:r>
    </w:p>
    <w:p w14:paraId="099D798F" w14:textId="77777777" w:rsidR="007358D7" w:rsidRDefault="007358D7" w:rsidP="001705B5">
      <w:pPr>
        <w:pStyle w:val="SourceCode"/>
      </w:pPr>
      <w:r>
        <w:t xml:space="preserve">eth0      Link encap:Ethernet  HWaddr 00:0c:29:69:12:7c  </w:t>
      </w:r>
    </w:p>
    <w:p w14:paraId="794D282E" w14:textId="77777777" w:rsidR="007358D7" w:rsidRDefault="007358D7" w:rsidP="001705B5">
      <w:pPr>
        <w:pStyle w:val="SourceCode"/>
      </w:pPr>
      <w:r>
        <w:t xml:space="preserve">          inet addr:172.16.0.108  Bcast:172.16.0.255  Mask:255.255.255.0</w:t>
      </w:r>
    </w:p>
    <w:p w14:paraId="200B669F" w14:textId="77777777" w:rsidR="007358D7" w:rsidRDefault="007358D7" w:rsidP="001705B5">
      <w:pPr>
        <w:pStyle w:val="SourceCode"/>
      </w:pPr>
      <w:r>
        <w:t xml:space="preserve">          inet6 addr: fc00:660:0:1:20c:29ff:fe69:127c/64 Scope:Global</w:t>
      </w:r>
    </w:p>
    <w:p w14:paraId="706CA99E" w14:textId="77777777" w:rsidR="007358D7" w:rsidRDefault="007358D7" w:rsidP="001705B5">
      <w:pPr>
        <w:pStyle w:val="SourceCode"/>
      </w:pPr>
      <w:r>
        <w:t xml:space="preserve">          inet6 addr: fe80::20c:29ff:fe69:127c/64 Scope:Link</w:t>
      </w:r>
    </w:p>
    <w:p w14:paraId="13B3F3A9" w14:textId="77777777" w:rsidR="007358D7" w:rsidRDefault="007358D7" w:rsidP="001705B5">
      <w:pPr>
        <w:pStyle w:val="SourceCode"/>
      </w:pPr>
      <w:r>
        <w:t xml:space="preserve">          UP BROADCAST RUNNING MULTICAST  MTU:1500  Metric:1</w:t>
      </w:r>
    </w:p>
    <w:p w14:paraId="7997452D" w14:textId="77777777" w:rsidR="007358D7" w:rsidRDefault="007358D7" w:rsidP="001705B5">
      <w:pPr>
        <w:pStyle w:val="SourceCode"/>
      </w:pPr>
      <w:r>
        <w:t xml:space="preserve">          RX packets:9859 errors:0 dropped:0 overruns:0 frame:0</w:t>
      </w:r>
    </w:p>
    <w:p w14:paraId="3B45C4B0" w14:textId="77777777" w:rsidR="007358D7" w:rsidRDefault="007358D7" w:rsidP="001705B5">
      <w:pPr>
        <w:pStyle w:val="SourceCode"/>
      </w:pPr>
      <w:r>
        <w:t xml:space="preserve">          TX packets:1399 errors:0 dropped:0 overruns:0 carrier:0</w:t>
      </w:r>
    </w:p>
    <w:p w14:paraId="7E9758CB" w14:textId="77777777" w:rsidR="007358D7" w:rsidRDefault="007358D7" w:rsidP="001705B5">
      <w:pPr>
        <w:pStyle w:val="SourceCode"/>
      </w:pPr>
      <w:r>
        <w:t xml:space="preserve">          collisions:0 txqueuelen:1000 </w:t>
      </w:r>
    </w:p>
    <w:p w14:paraId="0F36612E" w14:textId="77777777" w:rsidR="007358D7" w:rsidRDefault="007358D7" w:rsidP="001705B5">
      <w:pPr>
        <w:pStyle w:val="SourceCode"/>
      </w:pPr>
      <w:r>
        <w:t xml:space="preserve">          RX bytes:1920894 (1.8 MiB)  TX bytes:233088 (227.6 KiB)</w:t>
      </w:r>
    </w:p>
    <w:p w14:paraId="343AD7E3" w14:textId="77777777" w:rsidR="007358D7" w:rsidRDefault="007358D7" w:rsidP="001705B5">
      <w:pPr>
        <w:pStyle w:val="SourceCode"/>
      </w:pPr>
      <w:r>
        <w:t xml:space="preserve">          Interrupt:19 Base address:0x2000 </w:t>
      </w:r>
    </w:p>
    <w:p w14:paraId="5078DF74" w14:textId="77777777" w:rsidR="007358D7" w:rsidRDefault="007358D7" w:rsidP="001705B5">
      <w:pPr>
        <w:pStyle w:val="SourceCode"/>
      </w:pPr>
    </w:p>
    <w:p w14:paraId="482143A0" w14:textId="77777777" w:rsidR="007358D7" w:rsidRDefault="007358D7" w:rsidP="001705B5">
      <w:pPr>
        <w:pStyle w:val="SourceCode"/>
      </w:pPr>
      <w:r>
        <w:t xml:space="preserve">lo        Link encap:Local Loopback  </w:t>
      </w:r>
    </w:p>
    <w:p w14:paraId="3F2C2CD6" w14:textId="77777777" w:rsidR="007358D7" w:rsidRDefault="007358D7" w:rsidP="001705B5">
      <w:pPr>
        <w:pStyle w:val="SourceCode"/>
      </w:pPr>
      <w:r>
        <w:t xml:space="preserve">          inet addr:127.0.0.1  Mask:255.0.0.0</w:t>
      </w:r>
    </w:p>
    <w:p w14:paraId="1CC0F42C" w14:textId="77777777" w:rsidR="007358D7" w:rsidRDefault="007358D7" w:rsidP="001705B5">
      <w:pPr>
        <w:pStyle w:val="SourceCode"/>
      </w:pPr>
      <w:r>
        <w:t xml:space="preserve">          inet6 addr: ::1/128 Scope:Host</w:t>
      </w:r>
    </w:p>
    <w:p w14:paraId="3163FB13" w14:textId="77777777" w:rsidR="007358D7" w:rsidRDefault="007358D7" w:rsidP="001705B5">
      <w:pPr>
        <w:pStyle w:val="SourceCode"/>
      </w:pPr>
      <w:r>
        <w:t xml:space="preserve">          UP LOOPBACK RUNNING  MTU:65536  Metric:1</w:t>
      </w:r>
    </w:p>
    <w:p w14:paraId="63A3DF7E" w14:textId="77777777" w:rsidR="007358D7" w:rsidRDefault="007358D7" w:rsidP="001705B5">
      <w:pPr>
        <w:pStyle w:val="SourceCode"/>
      </w:pPr>
      <w:r>
        <w:t xml:space="preserve">          RX packets:372 errors:0 dropped:0 overruns:0 frame:0</w:t>
      </w:r>
    </w:p>
    <w:p w14:paraId="20C1CB94" w14:textId="77777777" w:rsidR="007358D7" w:rsidRDefault="007358D7" w:rsidP="001705B5">
      <w:pPr>
        <w:pStyle w:val="SourceCode"/>
      </w:pPr>
      <w:r>
        <w:t xml:space="preserve">          TX packets:372 errors:0 dropped:0 overruns:0 carrier:0</w:t>
      </w:r>
    </w:p>
    <w:p w14:paraId="45ABA855" w14:textId="77777777" w:rsidR="007358D7" w:rsidRDefault="007358D7" w:rsidP="001705B5">
      <w:pPr>
        <w:pStyle w:val="SourceCode"/>
      </w:pPr>
      <w:r>
        <w:t xml:space="preserve">          collisions:0 txqueuelen:0 </w:t>
      </w:r>
    </w:p>
    <w:p w14:paraId="6565AE3A" w14:textId="77777777" w:rsidR="007358D7" w:rsidRDefault="007358D7" w:rsidP="001705B5">
      <w:pPr>
        <w:pStyle w:val="SourceCode"/>
      </w:pPr>
      <w:r>
        <w:t xml:space="preserve">          RX bytes:22320 (21.7 KiB)  TX bytes:22320 (21.7 KiB)</w:t>
      </w:r>
    </w:p>
    <w:p w14:paraId="08D9CFC0" w14:textId="77777777" w:rsidR="007358D7" w:rsidRDefault="007358D7" w:rsidP="001705B5">
      <w:pPr>
        <w:pStyle w:val="SourceCode"/>
      </w:pPr>
    </w:p>
    <w:p w14:paraId="2703A2B6" w14:textId="77777777" w:rsidR="007358D7" w:rsidRDefault="007358D7" w:rsidP="001705B5">
      <w:pPr>
        <w:pStyle w:val="SourceCode"/>
      </w:pPr>
      <w:r>
        <w:t xml:space="preserve">wlan0     Link encap:Ethernet  HWaddr 00:c0:ca:85:00:ba  </w:t>
      </w:r>
    </w:p>
    <w:p w14:paraId="5185EF2A" w14:textId="77777777" w:rsidR="007358D7" w:rsidRDefault="007358D7" w:rsidP="001705B5">
      <w:pPr>
        <w:pStyle w:val="SourceCode"/>
      </w:pPr>
      <w:r>
        <w:t xml:space="preserve">          UP BROADCAST RUNNING MULTICAST  MTU:1500  Metric:1</w:t>
      </w:r>
    </w:p>
    <w:p w14:paraId="1A35104D" w14:textId="77777777" w:rsidR="007358D7" w:rsidRDefault="007358D7" w:rsidP="001705B5">
      <w:pPr>
        <w:pStyle w:val="SourceCode"/>
      </w:pPr>
      <w:r>
        <w:t xml:space="preserve">          RX packets:0 errors:0 dropped:0 overruns:0 frame:0</w:t>
      </w:r>
    </w:p>
    <w:p w14:paraId="00BF1EFC" w14:textId="77777777" w:rsidR="007358D7" w:rsidRDefault="007358D7" w:rsidP="001705B5">
      <w:pPr>
        <w:pStyle w:val="SourceCode"/>
      </w:pPr>
      <w:r>
        <w:t xml:space="preserve">          TX packets:0 errors:0 dropped:0 overruns:0 carrier:0</w:t>
      </w:r>
    </w:p>
    <w:p w14:paraId="3F146830" w14:textId="77777777" w:rsidR="007358D7" w:rsidRDefault="007358D7" w:rsidP="001705B5">
      <w:pPr>
        <w:pStyle w:val="SourceCode"/>
      </w:pPr>
      <w:r>
        <w:t xml:space="preserve">          collisions:0 txqueuelen:1000 </w:t>
      </w:r>
    </w:p>
    <w:p w14:paraId="0CEDCD96" w14:textId="77777777" w:rsidR="007358D7" w:rsidRDefault="007358D7" w:rsidP="001705B5">
      <w:pPr>
        <w:pStyle w:val="SourceCode"/>
      </w:pPr>
      <w:r>
        <w:t xml:space="preserve">          RX bytes:0 (0.0 B)  TX bytes:0 (0.0 B)</w:t>
      </w:r>
    </w:p>
    <w:p w14:paraId="16233997" w14:textId="77777777" w:rsidR="00B94F70" w:rsidRPr="000A693D" w:rsidRDefault="00B94F70" w:rsidP="00B94F70"/>
    <w:p w14:paraId="606513F8" w14:textId="77777777" w:rsidR="00B94F70" w:rsidRPr="000A693D" w:rsidRDefault="00B94F70" w:rsidP="00B94F70">
      <w:r w:rsidRPr="000A693D">
        <w:t>The ALFA wireless card is represented by the "wlan0" interface.</w:t>
      </w:r>
    </w:p>
    <w:p w14:paraId="20BC0130" w14:textId="6450FB47" w:rsidR="00B94F70" w:rsidRPr="000A693D" w:rsidRDefault="00B94F70" w:rsidP="00B94F70">
      <w:r w:rsidRPr="000A693D">
        <w:t xml:space="preserve">In addition to the interfaces shown in the </w:t>
      </w:r>
      <w:proofErr w:type="spellStart"/>
      <w:r w:rsidRPr="000A693D">
        <w:t>ifconfig</w:t>
      </w:r>
      <w:proofErr w:type="spellEnd"/>
      <w:r w:rsidRPr="000A693D">
        <w:t xml:space="preserve"> output, there is </w:t>
      </w:r>
      <w:r w:rsidR="00CE13BA" w:rsidRPr="000A693D">
        <w:t>another</w:t>
      </w:r>
      <w:r w:rsidRPr="000A693D">
        <w:t xml:space="preserve"> interface known as the </w:t>
      </w:r>
      <w:r w:rsidRPr="009B22E2">
        <w:rPr>
          <w:i/>
        </w:rPr>
        <w:t>wireless physical interface</w:t>
      </w:r>
      <w:r w:rsidRPr="000A693D">
        <w:t xml:space="preserve">. </w:t>
      </w:r>
      <w:r w:rsidRPr="00B83AE1">
        <w:t xml:space="preserve">We can identify this interface by listing the contents of the </w:t>
      </w:r>
      <w:r w:rsidRPr="00852035">
        <w:t>/sys/class/ieee80211</w:t>
      </w:r>
      <w:r w:rsidRPr="000A693D">
        <w:t xml:space="preserve"> directory, as shown</w:t>
      </w:r>
      <w:r w:rsidR="00935DD6" w:rsidRPr="000A693D">
        <w:t>.</w:t>
      </w:r>
    </w:p>
    <w:p w14:paraId="594A695D" w14:textId="77777777" w:rsidR="007358D7" w:rsidRDefault="007358D7" w:rsidP="007358D7">
      <w:r>
        <w:tab/>
      </w:r>
    </w:p>
    <w:p w14:paraId="16B8EB08" w14:textId="77777777" w:rsidR="007358D7" w:rsidRDefault="007358D7" w:rsidP="004E5BF4">
      <w:pPr>
        <w:pStyle w:val="SourceCode"/>
      </w:pPr>
      <w:r>
        <w:t># ls /sys/class/ieee80211/</w:t>
      </w:r>
    </w:p>
    <w:p w14:paraId="4F1D4801" w14:textId="77777777" w:rsidR="007358D7" w:rsidRDefault="007358D7" w:rsidP="004E5BF4">
      <w:pPr>
        <w:pStyle w:val="SourceCode"/>
      </w:pPr>
      <w:r>
        <w:t>phy0</w:t>
      </w:r>
    </w:p>
    <w:p w14:paraId="7450C6AF" w14:textId="77777777" w:rsidR="00B94F70" w:rsidRPr="000A693D" w:rsidRDefault="00B94F70" w:rsidP="00B94F70"/>
    <w:p w14:paraId="59E32C92" w14:textId="44CB8A3C" w:rsidR="00B94F70" w:rsidRPr="000A693D" w:rsidRDefault="00B94F70" w:rsidP="00B94F70">
      <w:r w:rsidRPr="000A693D">
        <w:t xml:space="preserve">The "phy0" interface is the parent interface used to create child interfaces. Note that if you unplug and </w:t>
      </w:r>
      <w:proofErr w:type="spellStart"/>
      <w:r w:rsidRPr="000A693D">
        <w:t>replug</w:t>
      </w:r>
      <w:proofErr w:type="spellEnd"/>
      <w:r w:rsidRPr="000A693D">
        <w:t xml:space="preserve"> the USB interface, the "</w:t>
      </w:r>
      <w:proofErr w:type="spellStart"/>
      <w:r w:rsidRPr="000A693D">
        <w:t>phy</w:t>
      </w:r>
      <w:proofErr w:type="spellEnd"/>
      <w:r w:rsidRPr="000A693D">
        <w:t>" interface number will increment by one until you reboot your system.</w:t>
      </w:r>
    </w:p>
    <w:p w14:paraId="55F63593" w14:textId="26FB834A" w:rsidR="00B94F70" w:rsidRPr="000A693D" w:rsidRDefault="00B94F70" w:rsidP="00B94F70">
      <w:bookmarkStart w:id="0" w:name="_GoBack"/>
      <w:bookmarkEnd w:id="0"/>
    </w:p>
    <w:sectPr w:rsidR="00B94F70" w:rsidRPr="000A693D" w:rsidSect="0084061F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DejaVu LGC Sans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7EFC2A80"/>
    <w:lvl w:ilvl="0">
      <w:start w:val="1"/>
      <w:numFmt w:val="bullet"/>
      <w:pStyle w:val="user"/>
      <w:lvlText w:val="&gt;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FFFFFF88"/>
    <w:multiLevelType w:val="singleLevel"/>
    <w:tmpl w:val="35A4256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71A66F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58F72F6"/>
    <w:multiLevelType w:val="multilevel"/>
    <w:tmpl w:val="14FED102"/>
    <w:lvl w:ilvl="0">
      <w:start w:val="1"/>
      <w:numFmt w:val="none"/>
      <w:pStyle w:val="mysql"/>
      <w:suff w:val="nothing"/>
      <w:lvlText w:val="mysql&gt; 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">
    <w:nsid w:val="07416765"/>
    <w:multiLevelType w:val="multilevel"/>
    <w:tmpl w:val="53183F4E"/>
    <w:styleLink w:val="Style1"/>
    <w:lvl w:ilvl="0">
      <w:start w:val="14"/>
      <w:numFmt w:val="decimal"/>
      <w:lvlText w:val="Day %1 -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Lab %1-%2: "/>
      <w:lvlJc w:val="left"/>
      <w:pPr>
        <w:tabs>
          <w:tab w:val="num" w:pos="1440"/>
        </w:tabs>
        <w:ind w:left="576" w:hanging="576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0AF20EFF"/>
    <w:multiLevelType w:val="multilevel"/>
    <w:tmpl w:val="04489CBA"/>
    <w:styleLink w:val="Style3"/>
    <w:lvl w:ilvl="0">
      <w:start w:val="2"/>
      <w:numFmt w:val="decimal"/>
      <w:lvlText w:val="Day %1 -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Lab %1-%2: "/>
      <w:lvlJc w:val="left"/>
      <w:pPr>
        <w:tabs>
          <w:tab w:val="num" w:pos="2610"/>
        </w:tabs>
        <w:ind w:left="174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BDF34F0"/>
    <w:multiLevelType w:val="hybridMultilevel"/>
    <w:tmpl w:val="B852A84A"/>
    <w:lvl w:ilvl="0" w:tplc="AA3C40DE">
      <w:start w:val="1"/>
      <w:numFmt w:val="bullet"/>
      <w:pStyle w:val="ListBullet2"/>
      <w:lvlText w:val="#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D9263B"/>
    <w:multiLevelType w:val="multilevel"/>
    <w:tmpl w:val="04489CBA"/>
    <w:styleLink w:val="Style2"/>
    <w:lvl w:ilvl="0">
      <w:start w:val="2"/>
      <w:numFmt w:val="decimal"/>
      <w:lvlText w:val="Day %1 -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Lab %1-%2: "/>
      <w:lvlJc w:val="left"/>
      <w:pPr>
        <w:tabs>
          <w:tab w:val="num" w:pos="2610"/>
        </w:tabs>
        <w:ind w:left="174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430214B"/>
    <w:multiLevelType w:val="hybridMultilevel"/>
    <w:tmpl w:val="8F60C340"/>
    <w:lvl w:ilvl="0" w:tplc="BAAABCEC">
      <w:start w:val="1"/>
      <w:numFmt w:val="decimal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4266D4"/>
    <w:multiLevelType w:val="hybridMultilevel"/>
    <w:tmpl w:val="7034E64C"/>
    <w:lvl w:ilvl="0" w:tplc="89225CBC">
      <w:start w:val="1"/>
      <w:numFmt w:val="decimal"/>
      <w:pStyle w:val="Heading3"/>
      <w:lvlText w:val="%1."/>
      <w:lvlJc w:val="left"/>
      <w:pPr>
        <w:ind w:left="189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FA7CE5"/>
    <w:multiLevelType w:val="multilevel"/>
    <w:tmpl w:val="430A5FD0"/>
    <w:lvl w:ilvl="0">
      <w:start w:val="1"/>
      <w:numFmt w:val="decimal"/>
      <w:lvlText w:val="Day %1 -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Lab %1-%2: "/>
      <w:lvlJc w:val="left"/>
      <w:pPr>
        <w:tabs>
          <w:tab w:val="num" w:pos="2610"/>
        </w:tabs>
        <w:ind w:left="174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6701B10"/>
    <w:multiLevelType w:val="multilevel"/>
    <w:tmpl w:val="04489CBA"/>
    <w:styleLink w:val="Style4"/>
    <w:lvl w:ilvl="0">
      <w:start w:val="2"/>
      <w:numFmt w:val="decimal"/>
      <w:lvlText w:val="Day %1 -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2"/>
      <w:numFmt w:val="decimal"/>
      <w:lvlText w:val="Lab %1-%2: "/>
      <w:lvlJc w:val="left"/>
      <w:pPr>
        <w:tabs>
          <w:tab w:val="num" w:pos="2610"/>
        </w:tabs>
        <w:ind w:left="174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5"/>
  </w:num>
  <w:num w:numId="9">
    <w:abstractNumId w:val="11"/>
  </w:num>
  <w:num w:numId="10">
    <w:abstractNumId w:val="4"/>
  </w:num>
  <w:num w:numId="11">
    <w:abstractNumId w:val="8"/>
    <w:lvlOverride w:ilvl="0">
      <w:startOverride w:val="1"/>
    </w:lvlOverride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F70"/>
    <w:rsid w:val="00010062"/>
    <w:rsid w:val="00015F62"/>
    <w:rsid w:val="000271D3"/>
    <w:rsid w:val="00034188"/>
    <w:rsid w:val="00040546"/>
    <w:rsid w:val="00043339"/>
    <w:rsid w:val="000539C1"/>
    <w:rsid w:val="00076646"/>
    <w:rsid w:val="00082F23"/>
    <w:rsid w:val="00083A77"/>
    <w:rsid w:val="00083DA9"/>
    <w:rsid w:val="00085E0D"/>
    <w:rsid w:val="00091E2B"/>
    <w:rsid w:val="00096C72"/>
    <w:rsid w:val="00097053"/>
    <w:rsid w:val="000A1A91"/>
    <w:rsid w:val="000A32FE"/>
    <w:rsid w:val="000A693D"/>
    <w:rsid w:val="000B1C5F"/>
    <w:rsid w:val="000B41BA"/>
    <w:rsid w:val="000C1CF9"/>
    <w:rsid w:val="000C44D4"/>
    <w:rsid w:val="000D41A5"/>
    <w:rsid w:val="000E43A2"/>
    <w:rsid w:val="000F5C7F"/>
    <w:rsid w:val="001064EB"/>
    <w:rsid w:val="001131BA"/>
    <w:rsid w:val="00115211"/>
    <w:rsid w:val="00117AF9"/>
    <w:rsid w:val="00125D50"/>
    <w:rsid w:val="00145881"/>
    <w:rsid w:val="00156A4D"/>
    <w:rsid w:val="00160F8E"/>
    <w:rsid w:val="00167DEB"/>
    <w:rsid w:val="001705B5"/>
    <w:rsid w:val="001808F1"/>
    <w:rsid w:val="0018638F"/>
    <w:rsid w:val="00187CA5"/>
    <w:rsid w:val="00187F4E"/>
    <w:rsid w:val="00197848"/>
    <w:rsid w:val="001A671F"/>
    <w:rsid w:val="001D71BA"/>
    <w:rsid w:val="001E5B80"/>
    <w:rsid w:val="00200165"/>
    <w:rsid w:val="0020033D"/>
    <w:rsid w:val="0020316A"/>
    <w:rsid w:val="002069CB"/>
    <w:rsid w:val="002118EB"/>
    <w:rsid w:val="00213F79"/>
    <w:rsid w:val="00217984"/>
    <w:rsid w:val="00220B28"/>
    <w:rsid w:val="00231DBA"/>
    <w:rsid w:val="00241574"/>
    <w:rsid w:val="00241DAE"/>
    <w:rsid w:val="002505D7"/>
    <w:rsid w:val="00250729"/>
    <w:rsid w:val="00255495"/>
    <w:rsid w:val="0025736C"/>
    <w:rsid w:val="00257D26"/>
    <w:rsid w:val="002738A8"/>
    <w:rsid w:val="002767A5"/>
    <w:rsid w:val="00276839"/>
    <w:rsid w:val="00281DD9"/>
    <w:rsid w:val="0028656C"/>
    <w:rsid w:val="00291C3C"/>
    <w:rsid w:val="00294EBE"/>
    <w:rsid w:val="002A1E84"/>
    <w:rsid w:val="002A29E0"/>
    <w:rsid w:val="002A4861"/>
    <w:rsid w:val="002A5D14"/>
    <w:rsid w:val="002A6E41"/>
    <w:rsid w:val="002C5919"/>
    <w:rsid w:val="002D2495"/>
    <w:rsid w:val="002D5CA1"/>
    <w:rsid w:val="002E1AE7"/>
    <w:rsid w:val="002F7B9B"/>
    <w:rsid w:val="00304E32"/>
    <w:rsid w:val="00310498"/>
    <w:rsid w:val="00311DEA"/>
    <w:rsid w:val="00314629"/>
    <w:rsid w:val="00333C71"/>
    <w:rsid w:val="00336882"/>
    <w:rsid w:val="003374DE"/>
    <w:rsid w:val="003432B7"/>
    <w:rsid w:val="003502F3"/>
    <w:rsid w:val="00360A01"/>
    <w:rsid w:val="00373CA0"/>
    <w:rsid w:val="00383387"/>
    <w:rsid w:val="00386D76"/>
    <w:rsid w:val="00391C7A"/>
    <w:rsid w:val="003968F8"/>
    <w:rsid w:val="003A2ECC"/>
    <w:rsid w:val="003A45D5"/>
    <w:rsid w:val="003B4861"/>
    <w:rsid w:val="003B4950"/>
    <w:rsid w:val="003D2250"/>
    <w:rsid w:val="003D6C3D"/>
    <w:rsid w:val="003E0FFF"/>
    <w:rsid w:val="003E321D"/>
    <w:rsid w:val="003F5A49"/>
    <w:rsid w:val="00403CB9"/>
    <w:rsid w:val="00407317"/>
    <w:rsid w:val="00446080"/>
    <w:rsid w:val="00446F22"/>
    <w:rsid w:val="004537D5"/>
    <w:rsid w:val="00462C74"/>
    <w:rsid w:val="0046491B"/>
    <w:rsid w:val="00467514"/>
    <w:rsid w:val="00476432"/>
    <w:rsid w:val="004800B1"/>
    <w:rsid w:val="0048173E"/>
    <w:rsid w:val="0048524E"/>
    <w:rsid w:val="004877F9"/>
    <w:rsid w:val="004A0497"/>
    <w:rsid w:val="004A3CCC"/>
    <w:rsid w:val="004A511B"/>
    <w:rsid w:val="004A74E6"/>
    <w:rsid w:val="004A7E34"/>
    <w:rsid w:val="004B3404"/>
    <w:rsid w:val="004B5FFC"/>
    <w:rsid w:val="004C037B"/>
    <w:rsid w:val="004C3833"/>
    <w:rsid w:val="004D11F9"/>
    <w:rsid w:val="004D1CCB"/>
    <w:rsid w:val="004E5BF4"/>
    <w:rsid w:val="004F0936"/>
    <w:rsid w:val="004F2CDC"/>
    <w:rsid w:val="004F6E8E"/>
    <w:rsid w:val="0050199A"/>
    <w:rsid w:val="0050285B"/>
    <w:rsid w:val="005035CD"/>
    <w:rsid w:val="00503C94"/>
    <w:rsid w:val="0050681B"/>
    <w:rsid w:val="0051373B"/>
    <w:rsid w:val="00515C59"/>
    <w:rsid w:val="00517E5C"/>
    <w:rsid w:val="00523B20"/>
    <w:rsid w:val="005264D6"/>
    <w:rsid w:val="0053012D"/>
    <w:rsid w:val="00531467"/>
    <w:rsid w:val="00531BC9"/>
    <w:rsid w:val="00531D7F"/>
    <w:rsid w:val="00555746"/>
    <w:rsid w:val="00560348"/>
    <w:rsid w:val="00572A4E"/>
    <w:rsid w:val="005742F0"/>
    <w:rsid w:val="00575DD8"/>
    <w:rsid w:val="00580B2D"/>
    <w:rsid w:val="005A3413"/>
    <w:rsid w:val="005B7D02"/>
    <w:rsid w:val="005C31FE"/>
    <w:rsid w:val="005F3D4F"/>
    <w:rsid w:val="005F4736"/>
    <w:rsid w:val="00602781"/>
    <w:rsid w:val="006146E5"/>
    <w:rsid w:val="006151AF"/>
    <w:rsid w:val="00615D05"/>
    <w:rsid w:val="0061601C"/>
    <w:rsid w:val="00621568"/>
    <w:rsid w:val="00623AAC"/>
    <w:rsid w:val="00642274"/>
    <w:rsid w:val="00650839"/>
    <w:rsid w:val="0065553A"/>
    <w:rsid w:val="00670059"/>
    <w:rsid w:val="00687C05"/>
    <w:rsid w:val="00694B5B"/>
    <w:rsid w:val="006A0CFA"/>
    <w:rsid w:val="006A2005"/>
    <w:rsid w:val="006A385B"/>
    <w:rsid w:val="006B03BD"/>
    <w:rsid w:val="006B378A"/>
    <w:rsid w:val="006B507E"/>
    <w:rsid w:val="006C3812"/>
    <w:rsid w:val="006C3D9E"/>
    <w:rsid w:val="006C3EA4"/>
    <w:rsid w:val="006C5997"/>
    <w:rsid w:val="006C6056"/>
    <w:rsid w:val="006C7117"/>
    <w:rsid w:val="006C77F4"/>
    <w:rsid w:val="006D1A5B"/>
    <w:rsid w:val="006D2022"/>
    <w:rsid w:val="006E6798"/>
    <w:rsid w:val="006F24FE"/>
    <w:rsid w:val="007144B8"/>
    <w:rsid w:val="007272F2"/>
    <w:rsid w:val="007358D7"/>
    <w:rsid w:val="0073773B"/>
    <w:rsid w:val="0075731A"/>
    <w:rsid w:val="0076049D"/>
    <w:rsid w:val="00762E76"/>
    <w:rsid w:val="00763398"/>
    <w:rsid w:val="007871A3"/>
    <w:rsid w:val="0079045B"/>
    <w:rsid w:val="0079147C"/>
    <w:rsid w:val="007959B8"/>
    <w:rsid w:val="007A3BA1"/>
    <w:rsid w:val="007A513C"/>
    <w:rsid w:val="007B3556"/>
    <w:rsid w:val="007B6192"/>
    <w:rsid w:val="007B721A"/>
    <w:rsid w:val="007B7831"/>
    <w:rsid w:val="007C0A39"/>
    <w:rsid w:val="007C13B4"/>
    <w:rsid w:val="007C49FA"/>
    <w:rsid w:val="007D3DED"/>
    <w:rsid w:val="007D40DD"/>
    <w:rsid w:val="007D5D2E"/>
    <w:rsid w:val="007E23FC"/>
    <w:rsid w:val="007E294A"/>
    <w:rsid w:val="007E33B0"/>
    <w:rsid w:val="007E5FB3"/>
    <w:rsid w:val="007E6961"/>
    <w:rsid w:val="007E6F69"/>
    <w:rsid w:val="007F0732"/>
    <w:rsid w:val="008002EC"/>
    <w:rsid w:val="00807F46"/>
    <w:rsid w:val="00811D96"/>
    <w:rsid w:val="00814B70"/>
    <w:rsid w:val="00820F54"/>
    <w:rsid w:val="008219E4"/>
    <w:rsid w:val="00822739"/>
    <w:rsid w:val="008248C4"/>
    <w:rsid w:val="008313B1"/>
    <w:rsid w:val="00834F69"/>
    <w:rsid w:val="0084061F"/>
    <w:rsid w:val="00852035"/>
    <w:rsid w:val="0085337B"/>
    <w:rsid w:val="008651DB"/>
    <w:rsid w:val="00870B4C"/>
    <w:rsid w:val="008815B3"/>
    <w:rsid w:val="00883B26"/>
    <w:rsid w:val="00886E9A"/>
    <w:rsid w:val="008871C0"/>
    <w:rsid w:val="008B0A06"/>
    <w:rsid w:val="008B4181"/>
    <w:rsid w:val="008C3561"/>
    <w:rsid w:val="008C7CDB"/>
    <w:rsid w:val="008C7EDD"/>
    <w:rsid w:val="008D0763"/>
    <w:rsid w:val="008E1636"/>
    <w:rsid w:val="008F7C7E"/>
    <w:rsid w:val="00905391"/>
    <w:rsid w:val="00917901"/>
    <w:rsid w:val="009213AB"/>
    <w:rsid w:val="009250FB"/>
    <w:rsid w:val="00930407"/>
    <w:rsid w:val="00930562"/>
    <w:rsid w:val="00931EF1"/>
    <w:rsid w:val="00935DD6"/>
    <w:rsid w:val="009450C0"/>
    <w:rsid w:val="009542FD"/>
    <w:rsid w:val="009561CB"/>
    <w:rsid w:val="009678D7"/>
    <w:rsid w:val="00975765"/>
    <w:rsid w:val="00976DA9"/>
    <w:rsid w:val="00983476"/>
    <w:rsid w:val="00987852"/>
    <w:rsid w:val="00987DD0"/>
    <w:rsid w:val="0099214D"/>
    <w:rsid w:val="009932E1"/>
    <w:rsid w:val="00994341"/>
    <w:rsid w:val="00996A37"/>
    <w:rsid w:val="00997BB3"/>
    <w:rsid w:val="009B22E2"/>
    <w:rsid w:val="009B7E42"/>
    <w:rsid w:val="009C1E2A"/>
    <w:rsid w:val="009C65AF"/>
    <w:rsid w:val="009D48D7"/>
    <w:rsid w:val="009D5165"/>
    <w:rsid w:val="009F391D"/>
    <w:rsid w:val="009F3CA5"/>
    <w:rsid w:val="009F5ED2"/>
    <w:rsid w:val="00A004D2"/>
    <w:rsid w:val="00A1420E"/>
    <w:rsid w:val="00A20B1D"/>
    <w:rsid w:val="00A22621"/>
    <w:rsid w:val="00A3027C"/>
    <w:rsid w:val="00A369C7"/>
    <w:rsid w:val="00A56522"/>
    <w:rsid w:val="00A649B9"/>
    <w:rsid w:val="00A7029A"/>
    <w:rsid w:val="00A82488"/>
    <w:rsid w:val="00A843AE"/>
    <w:rsid w:val="00A9535F"/>
    <w:rsid w:val="00AA0D7F"/>
    <w:rsid w:val="00AA1A20"/>
    <w:rsid w:val="00AA2EA9"/>
    <w:rsid w:val="00AA4A45"/>
    <w:rsid w:val="00AA61F9"/>
    <w:rsid w:val="00AB260C"/>
    <w:rsid w:val="00AB7BBD"/>
    <w:rsid w:val="00AC5FCF"/>
    <w:rsid w:val="00AF28BB"/>
    <w:rsid w:val="00AF5D0C"/>
    <w:rsid w:val="00B002E7"/>
    <w:rsid w:val="00B049FA"/>
    <w:rsid w:val="00B07368"/>
    <w:rsid w:val="00B13B46"/>
    <w:rsid w:val="00B14883"/>
    <w:rsid w:val="00B21BFB"/>
    <w:rsid w:val="00B25A86"/>
    <w:rsid w:val="00B44CE9"/>
    <w:rsid w:val="00B45497"/>
    <w:rsid w:val="00B47993"/>
    <w:rsid w:val="00B50FCF"/>
    <w:rsid w:val="00B529AC"/>
    <w:rsid w:val="00B55E56"/>
    <w:rsid w:val="00B56EB4"/>
    <w:rsid w:val="00B618F8"/>
    <w:rsid w:val="00B644AA"/>
    <w:rsid w:val="00B65BFF"/>
    <w:rsid w:val="00B804B8"/>
    <w:rsid w:val="00B83AE1"/>
    <w:rsid w:val="00B84431"/>
    <w:rsid w:val="00B93B35"/>
    <w:rsid w:val="00B94F70"/>
    <w:rsid w:val="00B960FF"/>
    <w:rsid w:val="00BB0D97"/>
    <w:rsid w:val="00BC3E31"/>
    <w:rsid w:val="00BD02DF"/>
    <w:rsid w:val="00BE0A95"/>
    <w:rsid w:val="00BE1848"/>
    <w:rsid w:val="00BE307A"/>
    <w:rsid w:val="00BE49A5"/>
    <w:rsid w:val="00BE5D75"/>
    <w:rsid w:val="00BF18B7"/>
    <w:rsid w:val="00C02157"/>
    <w:rsid w:val="00C0283A"/>
    <w:rsid w:val="00C02F4F"/>
    <w:rsid w:val="00C067AE"/>
    <w:rsid w:val="00C10897"/>
    <w:rsid w:val="00C151CC"/>
    <w:rsid w:val="00C16033"/>
    <w:rsid w:val="00C304DE"/>
    <w:rsid w:val="00C314BB"/>
    <w:rsid w:val="00C364E0"/>
    <w:rsid w:val="00C41E49"/>
    <w:rsid w:val="00C43B18"/>
    <w:rsid w:val="00C53DDA"/>
    <w:rsid w:val="00C576F3"/>
    <w:rsid w:val="00C70EFF"/>
    <w:rsid w:val="00C71190"/>
    <w:rsid w:val="00C71FB5"/>
    <w:rsid w:val="00C93CC8"/>
    <w:rsid w:val="00CA0722"/>
    <w:rsid w:val="00CA1470"/>
    <w:rsid w:val="00CA3443"/>
    <w:rsid w:val="00CA3773"/>
    <w:rsid w:val="00CA55EE"/>
    <w:rsid w:val="00CC0067"/>
    <w:rsid w:val="00CC0373"/>
    <w:rsid w:val="00CC141C"/>
    <w:rsid w:val="00CC40A0"/>
    <w:rsid w:val="00CC7967"/>
    <w:rsid w:val="00CC7BD9"/>
    <w:rsid w:val="00CD5D12"/>
    <w:rsid w:val="00CE13BA"/>
    <w:rsid w:val="00CE13E0"/>
    <w:rsid w:val="00CE6CCF"/>
    <w:rsid w:val="00CF4F94"/>
    <w:rsid w:val="00CF68E4"/>
    <w:rsid w:val="00D173F1"/>
    <w:rsid w:val="00D2309D"/>
    <w:rsid w:val="00D240A4"/>
    <w:rsid w:val="00D24475"/>
    <w:rsid w:val="00D324C8"/>
    <w:rsid w:val="00D37E73"/>
    <w:rsid w:val="00D44FED"/>
    <w:rsid w:val="00D53186"/>
    <w:rsid w:val="00D53D44"/>
    <w:rsid w:val="00D54CCD"/>
    <w:rsid w:val="00D57C80"/>
    <w:rsid w:val="00D63040"/>
    <w:rsid w:val="00D734FB"/>
    <w:rsid w:val="00D85DA0"/>
    <w:rsid w:val="00D9053B"/>
    <w:rsid w:val="00D94AB3"/>
    <w:rsid w:val="00D97B30"/>
    <w:rsid w:val="00DB10EC"/>
    <w:rsid w:val="00DC2951"/>
    <w:rsid w:val="00DD4142"/>
    <w:rsid w:val="00DE3A19"/>
    <w:rsid w:val="00E01346"/>
    <w:rsid w:val="00E018EF"/>
    <w:rsid w:val="00E02B40"/>
    <w:rsid w:val="00E04796"/>
    <w:rsid w:val="00E1241C"/>
    <w:rsid w:val="00E12880"/>
    <w:rsid w:val="00E250B9"/>
    <w:rsid w:val="00E25632"/>
    <w:rsid w:val="00E31476"/>
    <w:rsid w:val="00E35F0B"/>
    <w:rsid w:val="00E361FC"/>
    <w:rsid w:val="00E40A9C"/>
    <w:rsid w:val="00E41C70"/>
    <w:rsid w:val="00E4318D"/>
    <w:rsid w:val="00E43ED0"/>
    <w:rsid w:val="00E448E0"/>
    <w:rsid w:val="00E516F3"/>
    <w:rsid w:val="00E61CF5"/>
    <w:rsid w:val="00E629E0"/>
    <w:rsid w:val="00E657C8"/>
    <w:rsid w:val="00E67644"/>
    <w:rsid w:val="00E824B4"/>
    <w:rsid w:val="00E95C54"/>
    <w:rsid w:val="00EB135D"/>
    <w:rsid w:val="00ED2D88"/>
    <w:rsid w:val="00ED3F6B"/>
    <w:rsid w:val="00EE2F6B"/>
    <w:rsid w:val="00EE4ECC"/>
    <w:rsid w:val="00EF479B"/>
    <w:rsid w:val="00EF7E93"/>
    <w:rsid w:val="00F0090A"/>
    <w:rsid w:val="00F023D1"/>
    <w:rsid w:val="00F02834"/>
    <w:rsid w:val="00F0415F"/>
    <w:rsid w:val="00F3766D"/>
    <w:rsid w:val="00F47B30"/>
    <w:rsid w:val="00F517D2"/>
    <w:rsid w:val="00F615FB"/>
    <w:rsid w:val="00F76492"/>
    <w:rsid w:val="00F85AE5"/>
    <w:rsid w:val="00F94A30"/>
    <w:rsid w:val="00FA1D56"/>
    <w:rsid w:val="00FA29EB"/>
    <w:rsid w:val="00FA2A98"/>
    <w:rsid w:val="00FA6647"/>
    <w:rsid w:val="00FA7205"/>
    <w:rsid w:val="00FC6E3E"/>
    <w:rsid w:val="00FD5B86"/>
    <w:rsid w:val="00FE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D957D5"/>
  <w14:defaultImageDpi w14:val="32767"/>
  <w15:docId w15:val="{D2761FCC-5F7A-4224-B101-916D4778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F70"/>
    <w:pPr>
      <w:spacing w:after="120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94F70"/>
    <w:pPr>
      <w:keepNext/>
      <w:spacing w:before="252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94F70"/>
    <w:pPr>
      <w:keepNext/>
      <w:tabs>
        <w:tab w:val="num" w:pos="2610"/>
      </w:tabs>
      <w:spacing w:before="24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97B30"/>
    <w:pPr>
      <w:keepNext/>
      <w:numPr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94F70"/>
    <w:pPr>
      <w:keepNext/>
      <w:numPr>
        <w:ilvl w:val="3"/>
        <w:numId w:val="1"/>
      </w:numPr>
      <w:tabs>
        <w:tab w:val="clear" w:pos="864"/>
        <w:tab w:val="num" w:pos="360"/>
      </w:tabs>
      <w:spacing w:before="240" w:after="60"/>
      <w:ind w:left="0" w:firstLine="0"/>
      <w:outlineLvl w:val="3"/>
    </w:pPr>
    <w:rPr>
      <w:szCs w:val="28"/>
    </w:rPr>
  </w:style>
  <w:style w:type="paragraph" w:styleId="Heading5">
    <w:name w:val="heading 5"/>
    <w:basedOn w:val="Normal"/>
    <w:next w:val="Normal"/>
    <w:link w:val="Heading5Char"/>
    <w:rsid w:val="00B94F70"/>
    <w:pPr>
      <w:numPr>
        <w:ilvl w:val="4"/>
        <w:numId w:val="1"/>
      </w:numPr>
      <w:tabs>
        <w:tab w:val="clear" w:pos="1008"/>
        <w:tab w:val="num" w:pos="360"/>
      </w:tabs>
      <w:spacing w:before="240" w:after="60"/>
      <w:ind w:left="0" w:firstLine="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B94F70"/>
    <w:pPr>
      <w:numPr>
        <w:ilvl w:val="5"/>
        <w:numId w:val="1"/>
      </w:numPr>
      <w:tabs>
        <w:tab w:val="clear" w:pos="1152"/>
        <w:tab w:val="num" w:pos="36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B94F70"/>
    <w:pPr>
      <w:numPr>
        <w:ilvl w:val="6"/>
        <w:numId w:val="1"/>
      </w:numPr>
      <w:tabs>
        <w:tab w:val="clear" w:pos="1296"/>
        <w:tab w:val="num" w:pos="360"/>
      </w:tabs>
      <w:spacing w:before="240" w:after="60"/>
      <w:ind w:left="0" w:firstLine="0"/>
      <w:outlineLvl w:val="6"/>
    </w:pPr>
  </w:style>
  <w:style w:type="paragraph" w:styleId="Heading8">
    <w:name w:val="heading 8"/>
    <w:basedOn w:val="Normal"/>
    <w:next w:val="Normal"/>
    <w:link w:val="Heading8Char"/>
    <w:rsid w:val="00B94F70"/>
    <w:pPr>
      <w:numPr>
        <w:ilvl w:val="7"/>
        <w:numId w:val="1"/>
      </w:numPr>
      <w:tabs>
        <w:tab w:val="clear" w:pos="1440"/>
        <w:tab w:val="num" w:pos="360"/>
      </w:tabs>
      <w:spacing w:before="240" w:after="6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B94F70"/>
    <w:pPr>
      <w:numPr>
        <w:ilvl w:val="8"/>
        <w:numId w:val="1"/>
      </w:numPr>
      <w:tabs>
        <w:tab w:val="clear" w:pos="1584"/>
        <w:tab w:val="num" w:pos="360"/>
      </w:tabs>
      <w:spacing w:before="240" w:after="60"/>
      <w:ind w:left="0" w:firstLine="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4F70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B94F70"/>
    <w:rPr>
      <w:rFonts w:ascii="Arial" w:eastAsia="Times New Roman" w:hAnsi="Arial" w:cs="Arial"/>
      <w:b/>
      <w:bCs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D97B30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B94F70"/>
    <w:rPr>
      <w:rFonts w:ascii="Times New Roman" w:eastAsia="Times New Roman" w:hAnsi="Times New Roman" w:cs="Times New Roman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B94F70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B94F70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B94F70"/>
    <w:rPr>
      <w:rFonts w:ascii="Times New Roman" w:eastAsia="Times New Roman" w:hAnsi="Times New Roman" w:cs="Times New Roman"/>
      <w:lang w:eastAsia="en-US"/>
    </w:rPr>
  </w:style>
  <w:style w:type="character" w:customStyle="1" w:styleId="Heading8Char">
    <w:name w:val="Heading 8 Char"/>
    <w:basedOn w:val="DefaultParagraphFont"/>
    <w:link w:val="Heading8"/>
    <w:rsid w:val="00B94F70"/>
    <w:rPr>
      <w:rFonts w:ascii="Times New Roman" w:eastAsia="Times New Roman" w:hAnsi="Times New Roman" w:cs="Times New Roman"/>
      <w:i/>
      <w:iCs/>
      <w:lang w:eastAsia="en-US"/>
    </w:rPr>
  </w:style>
  <w:style w:type="character" w:customStyle="1" w:styleId="Heading9Char">
    <w:name w:val="Heading 9 Char"/>
    <w:basedOn w:val="DefaultParagraphFont"/>
    <w:link w:val="Heading9"/>
    <w:rsid w:val="00B94F70"/>
    <w:rPr>
      <w:rFonts w:ascii="Arial" w:eastAsia="Times New Roman" w:hAnsi="Arial" w:cs="Arial"/>
      <w:sz w:val="22"/>
      <w:szCs w:val="22"/>
      <w:lang w:eastAsia="en-US"/>
    </w:rPr>
  </w:style>
  <w:style w:type="table" w:styleId="TableGrid">
    <w:name w:val="Table Grid"/>
    <w:basedOn w:val="TableNormal"/>
    <w:rsid w:val="00B94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B94F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4F7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odyText">
    <w:name w:val="Body Text"/>
    <w:basedOn w:val="Normal"/>
    <w:link w:val="BodyTextChar"/>
    <w:rsid w:val="00B94F70"/>
  </w:style>
  <w:style w:type="character" w:customStyle="1" w:styleId="BodyTextChar">
    <w:name w:val="Body Text Char"/>
    <w:basedOn w:val="DefaultParagraphFont"/>
    <w:link w:val="BodyText"/>
    <w:rsid w:val="00B94F70"/>
    <w:rPr>
      <w:rFonts w:ascii="Times New Roman" w:eastAsia="Times New Roman" w:hAnsi="Times New Roman" w:cs="Times New Roman"/>
      <w:lang w:eastAsia="en-US"/>
    </w:rPr>
  </w:style>
  <w:style w:type="paragraph" w:styleId="BodyText2">
    <w:name w:val="Body Text 2"/>
    <w:basedOn w:val="Normal"/>
    <w:link w:val="BodyText2Char"/>
    <w:rsid w:val="00B94F70"/>
    <w:rPr>
      <w:b/>
      <w:bCs/>
      <w:i/>
      <w:iCs/>
    </w:rPr>
  </w:style>
  <w:style w:type="character" w:customStyle="1" w:styleId="BodyText2Char">
    <w:name w:val="Body Text 2 Char"/>
    <w:basedOn w:val="DefaultParagraphFont"/>
    <w:link w:val="BodyText2"/>
    <w:rsid w:val="00B94F70"/>
    <w:rPr>
      <w:rFonts w:ascii="Times New Roman" w:eastAsia="Times New Roman" w:hAnsi="Times New Roman" w:cs="Times New Roman"/>
      <w:b/>
      <w:bCs/>
      <w:i/>
      <w:iCs/>
      <w:lang w:eastAsia="en-US"/>
    </w:rPr>
  </w:style>
  <w:style w:type="paragraph" w:styleId="BodyText3">
    <w:name w:val="Body Text 3"/>
    <w:basedOn w:val="Normal"/>
    <w:link w:val="BodyText3Char"/>
    <w:rsid w:val="00B94F70"/>
    <w:rPr>
      <w:b/>
      <w:bCs/>
    </w:rPr>
  </w:style>
  <w:style w:type="character" w:customStyle="1" w:styleId="BodyText3Char">
    <w:name w:val="Body Text 3 Char"/>
    <w:basedOn w:val="DefaultParagraphFont"/>
    <w:link w:val="BodyText3"/>
    <w:rsid w:val="00B94F70"/>
    <w:rPr>
      <w:rFonts w:ascii="Times New Roman" w:eastAsia="Times New Roman" w:hAnsi="Times New Roman" w:cs="Times New Roman"/>
      <w:b/>
      <w:bCs/>
      <w:lang w:eastAsia="en-US"/>
    </w:rPr>
  </w:style>
  <w:style w:type="paragraph" w:styleId="BodyTextIndent">
    <w:name w:val="Body Text Indent"/>
    <w:basedOn w:val="Normal"/>
    <w:link w:val="BodyTextIndentChar"/>
    <w:rsid w:val="00B94F70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94F70"/>
    <w:rPr>
      <w:rFonts w:ascii="Times New Roman" w:eastAsia="Times New Roman" w:hAnsi="Times New Roman" w:cs="Times New Roman"/>
      <w:lang w:eastAsia="en-US"/>
    </w:rPr>
  </w:style>
  <w:style w:type="paragraph" w:customStyle="1" w:styleId="Hint">
    <w:name w:val="Hint"/>
    <w:basedOn w:val="Normal"/>
    <w:rsid w:val="00B94F70"/>
    <w:rPr>
      <w:b/>
      <w:bCs/>
      <w:sz w:val="40"/>
    </w:rPr>
  </w:style>
  <w:style w:type="character" w:styleId="Hyperlink">
    <w:name w:val="Hyperlink"/>
    <w:uiPriority w:val="99"/>
    <w:rsid w:val="00B94F70"/>
    <w:rPr>
      <w:color w:val="0000FF"/>
      <w:u w:val="single"/>
    </w:rPr>
  </w:style>
  <w:style w:type="paragraph" w:styleId="List">
    <w:name w:val="List"/>
    <w:basedOn w:val="Normal"/>
    <w:rsid w:val="00B94F70"/>
    <w:pPr>
      <w:ind w:left="360" w:hanging="360"/>
    </w:pPr>
  </w:style>
  <w:style w:type="paragraph" w:styleId="List2">
    <w:name w:val="List 2"/>
    <w:basedOn w:val="Normal"/>
    <w:rsid w:val="00B94F70"/>
    <w:pPr>
      <w:ind w:left="720" w:hanging="360"/>
    </w:pPr>
  </w:style>
  <w:style w:type="paragraph" w:styleId="List3">
    <w:name w:val="List 3"/>
    <w:basedOn w:val="Normal"/>
    <w:rsid w:val="00B94F70"/>
    <w:pPr>
      <w:ind w:left="1080" w:hanging="360"/>
    </w:pPr>
  </w:style>
  <w:style w:type="paragraph" w:styleId="List4">
    <w:name w:val="List 4"/>
    <w:basedOn w:val="Normal"/>
    <w:rsid w:val="00B94F70"/>
    <w:pPr>
      <w:ind w:left="1080"/>
    </w:pPr>
  </w:style>
  <w:style w:type="paragraph" w:styleId="ListBullet">
    <w:name w:val="List Bullet"/>
    <w:basedOn w:val="Normal"/>
    <w:autoRedefine/>
    <w:rsid w:val="00B94F70"/>
    <w:pPr>
      <w:numPr>
        <w:numId w:val="2"/>
      </w:numPr>
      <w:ind w:left="0" w:firstLine="0"/>
    </w:pPr>
  </w:style>
  <w:style w:type="paragraph" w:styleId="ListBullet2">
    <w:name w:val="List Bullet 2"/>
    <w:basedOn w:val="Normal"/>
    <w:autoRedefine/>
    <w:uiPriority w:val="99"/>
    <w:rsid w:val="00B94F70"/>
    <w:pPr>
      <w:numPr>
        <w:numId w:val="3"/>
      </w:numPr>
      <w:ind w:left="0" w:firstLine="0"/>
    </w:pPr>
    <w:rPr>
      <w:rFonts w:ascii="Courier New" w:hAnsi="Courier New"/>
      <w:sz w:val="20"/>
    </w:rPr>
  </w:style>
  <w:style w:type="paragraph" w:styleId="ListContinue">
    <w:name w:val="List Continue"/>
    <w:basedOn w:val="Normal"/>
    <w:rsid w:val="00B94F70"/>
    <w:pPr>
      <w:ind w:left="360"/>
    </w:pPr>
  </w:style>
  <w:style w:type="paragraph" w:styleId="ListContinue2">
    <w:name w:val="List Continue 2"/>
    <w:basedOn w:val="Normal"/>
    <w:rsid w:val="00B94F70"/>
    <w:pPr>
      <w:ind w:left="720"/>
    </w:pPr>
  </w:style>
  <w:style w:type="paragraph" w:styleId="ListNumber">
    <w:name w:val="List Number"/>
    <w:basedOn w:val="Normal"/>
    <w:rsid w:val="00B94F70"/>
    <w:pPr>
      <w:numPr>
        <w:numId w:val="4"/>
      </w:numPr>
      <w:ind w:left="0" w:firstLine="0"/>
    </w:pPr>
  </w:style>
  <w:style w:type="paragraph" w:customStyle="1" w:styleId="user">
    <w:name w:val="user"/>
    <w:basedOn w:val="ListBullet2"/>
    <w:rsid w:val="00B94F70"/>
    <w:pPr>
      <w:numPr>
        <w:numId w:val="5"/>
      </w:numPr>
      <w:ind w:left="0" w:firstLine="0"/>
    </w:pPr>
  </w:style>
  <w:style w:type="paragraph" w:customStyle="1" w:styleId="system">
    <w:name w:val="system"/>
    <w:basedOn w:val="user"/>
    <w:rsid w:val="00B94F70"/>
    <w:pPr>
      <w:numPr>
        <w:numId w:val="0"/>
      </w:numPr>
    </w:pPr>
  </w:style>
  <w:style w:type="paragraph" w:customStyle="1" w:styleId="mysql">
    <w:name w:val="mysql"/>
    <w:basedOn w:val="system"/>
    <w:rsid w:val="00B94F70"/>
    <w:pPr>
      <w:numPr>
        <w:numId w:val="6"/>
      </w:numPr>
      <w:tabs>
        <w:tab w:val="num" w:pos="360"/>
      </w:tabs>
    </w:pPr>
  </w:style>
  <w:style w:type="paragraph" w:customStyle="1" w:styleId="question">
    <w:name w:val="question"/>
    <w:basedOn w:val="Normal"/>
    <w:rsid w:val="00B94F70"/>
    <w:rPr>
      <w:b/>
      <w:bCs/>
      <w:sz w:val="28"/>
      <w:u w:val="single"/>
    </w:rPr>
  </w:style>
  <w:style w:type="paragraph" w:customStyle="1" w:styleId="root">
    <w:name w:val="root"/>
    <w:basedOn w:val="ListBullet2"/>
    <w:rsid w:val="00B94F70"/>
    <w:pPr>
      <w:numPr>
        <w:numId w:val="0"/>
      </w:numPr>
      <w:spacing w:after="0"/>
    </w:pPr>
    <w:rPr>
      <w:b/>
      <w:bCs/>
    </w:rPr>
  </w:style>
  <w:style w:type="paragraph" w:customStyle="1" w:styleId="systemmedium">
    <w:name w:val="system medium"/>
    <w:basedOn w:val="system"/>
    <w:rsid w:val="00B94F70"/>
    <w:rPr>
      <w:sz w:val="16"/>
    </w:rPr>
  </w:style>
  <w:style w:type="paragraph" w:customStyle="1" w:styleId="systemsmall">
    <w:name w:val="system small"/>
    <w:basedOn w:val="system"/>
    <w:rsid w:val="00B94F70"/>
    <w:rPr>
      <w:sz w:val="12"/>
    </w:rPr>
  </w:style>
  <w:style w:type="paragraph" w:styleId="BalloonText">
    <w:name w:val="Balloon Text"/>
    <w:basedOn w:val="Normal"/>
    <w:link w:val="BalloonTextChar"/>
    <w:semiHidden/>
    <w:rsid w:val="00B94F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94F70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semiHidden/>
    <w:rsid w:val="00B94F7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94F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94F7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94F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94F7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PlainText">
    <w:name w:val="Plain Text"/>
    <w:basedOn w:val="Normal"/>
    <w:link w:val="PlainTextChar"/>
    <w:rsid w:val="00B94F70"/>
    <w:pPr>
      <w:spacing w:after="0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B94F70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rsid w:val="00B94F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94F70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rsid w:val="00B94F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94F70"/>
    <w:rPr>
      <w:rFonts w:ascii="Times New Roman" w:eastAsia="Times New Roman" w:hAnsi="Times New Roman" w:cs="Times New Roman"/>
      <w:lang w:eastAsia="en-US"/>
    </w:rPr>
  </w:style>
  <w:style w:type="character" w:styleId="PageNumber">
    <w:name w:val="page number"/>
    <w:basedOn w:val="DefaultParagraphFont"/>
    <w:rsid w:val="00B94F70"/>
  </w:style>
  <w:style w:type="paragraph" w:customStyle="1" w:styleId="Framecontents">
    <w:name w:val="Frame contents"/>
    <w:basedOn w:val="BodyText"/>
    <w:rsid w:val="00B94F70"/>
    <w:pPr>
      <w:widowControl w:val="0"/>
      <w:suppressAutoHyphens/>
    </w:pPr>
    <w:rPr>
      <w:rFonts w:ascii="Nimbus Roman No9 L" w:eastAsia="DejaVu LGC Sans" w:hAnsi="Nimbus Roman No9 L"/>
    </w:rPr>
  </w:style>
  <w:style w:type="paragraph" w:customStyle="1" w:styleId="TableContents">
    <w:name w:val="Table Contents"/>
    <w:basedOn w:val="Normal"/>
    <w:rsid w:val="00B94F70"/>
    <w:pPr>
      <w:widowControl w:val="0"/>
      <w:suppressLineNumbers/>
      <w:suppressAutoHyphens/>
      <w:spacing w:after="0"/>
    </w:pPr>
    <w:rPr>
      <w:rFonts w:ascii="Nimbus Roman No9 L" w:eastAsia="DejaVu LGC Sans" w:hAnsi="Nimbus Roman No9 L"/>
    </w:rPr>
  </w:style>
  <w:style w:type="paragraph" w:styleId="DocumentMap">
    <w:name w:val="Document Map"/>
    <w:basedOn w:val="Normal"/>
    <w:link w:val="DocumentMapChar"/>
    <w:rsid w:val="00B94F70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B94F70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e2">
    <w:name w:val="Style2"/>
    <w:rsid w:val="00B94F70"/>
    <w:pPr>
      <w:numPr>
        <w:numId w:val="7"/>
      </w:numPr>
    </w:pPr>
  </w:style>
  <w:style w:type="numbering" w:customStyle="1" w:styleId="Style3">
    <w:name w:val="Style3"/>
    <w:rsid w:val="00B94F70"/>
    <w:pPr>
      <w:numPr>
        <w:numId w:val="8"/>
      </w:numPr>
    </w:pPr>
  </w:style>
  <w:style w:type="numbering" w:customStyle="1" w:styleId="Style4">
    <w:name w:val="Style4"/>
    <w:rsid w:val="00B94F70"/>
    <w:pPr>
      <w:numPr>
        <w:numId w:val="9"/>
      </w:numPr>
    </w:pPr>
  </w:style>
  <w:style w:type="numbering" w:customStyle="1" w:styleId="Style1">
    <w:name w:val="Style1"/>
    <w:rsid w:val="00B94F70"/>
    <w:pPr>
      <w:numPr>
        <w:numId w:val="10"/>
      </w:numPr>
    </w:pPr>
  </w:style>
  <w:style w:type="paragraph" w:customStyle="1" w:styleId="ImageCaption">
    <w:name w:val="Image Caption"/>
    <w:basedOn w:val="Normal"/>
    <w:link w:val="ImageCaptionChar"/>
    <w:qFormat/>
    <w:rsid w:val="00B94F70"/>
    <w:pPr>
      <w:jc w:val="center"/>
    </w:pPr>
    <w:rPr>
      <w:sz w:val="20"/>
      <w:szCs w:val="20"/>
    </w:rPr>
  </w:style>
  <w:style w:type="paragraph" w:customStyle="1" w:styleId="SourceCode">
    <w:name w:val="SourceCode"/>
    <w:basedOn w:val="Normal"/>
    <w:link w:val="SourceCodeChar"/>
    <w:qFormat/>
    <w:rsid w:val="00B94F7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/>
      <w:spacing w:after="0"/>
    </w:pPr>
    <w:rPr>
      <w:rFonts w:ascii="Courier New" w:hAnsi="Courier New" w:cs="Courier New"/>
      <w:noProof/>
      <w:sz w:val="20"/>
    </w:rPr>
  </w:style>
  <w:style w:type="character" w:customStyle="1" w:styleId="ImageCaptionChar">
    <w:name w:val="Image Caption Char"/>
    <w:basedOn w:val="DefaultParagraphFont"/>
    <w:link w:val="ImageCaption"/>
    <w:rsid w:val="00B94F7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4F70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SourceCodeChar">
    <w:name w:val="SourceCode Char"/>
    <w:link w:val="SourceCode"/>
    <w:rsid w:val="00B94F70"/>
    <w:rPr>
      <w:rFonts w:ascii="Courier New" w:eastAsia="Times New Roman" w:hAnsi="Courier New" w:cs="Courier New"/>
      <w:noProof/>
      <w:sz w:val="20"/>
      <w:shd w:val="clear" w:color="auto" w:fill="F2F2F2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200165"/>
    <w:pPr>
      <w:tabs>
        <w:tab w:val="right" w:leader="dot" w:pos="9350"/>
      </w:tabs>
    </w:pPr>
  </w:style>
  <w:style w:type="paragraph" w:styleId="TOC2">
    <w:name w:val="toc 2"/>
    <w:basedOn w:val="Normal"/>
    <w:next w:val="Normal"/>
    <w:autoRedefine/>
    <w:uiPriority w:val="39"/>
    <w:qFormat/>
    <w:rsid w:val="00CA0722"/>
    <w:pPr>
      <w:tabs>
        <w:tab w:val="right" w:leader="dot" w:pos="9350"/>
      </w:tabs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94F70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B94F70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B94F70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B94F70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B94F70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B94F70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B94F70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Emphasis">
    <w:name w:val="Emphasis"/>
    <w:qFormat/>
    <w:rsid w:val="00B94F70"/>
    <w:rPr>
      <w:i/>
      <w:iCs/>
    </w:rPr>
  </w:style>
  <w:style w:type="paragraph" w:customStyle="1" w:styleId="Terminal-inline">
    <w:name w:val="Terminal-inline"/>
    <w:basedOn w:val="Normal"/>
    <w:link w:val="Terminal-inlineChar"/>
    <w:qFormat/>
    <w:rsid w:val="00B94F70"/>
    <w:rPr>
      <w:rFonts w:ascii="Courier New" w:hAnsi="Courier New" w:cs="Courier New"/>
      <w:noProof/>
      <w:sz w:val="22"/>
    </w:rPr>
  </w:style>
  <w:style w:type="character" w:customStyle="1" w:styleId="Terminal-inlineChar">
    <w:name w:val="Terminal-inline Char"/>
    <w:link w:val="Terminal-inline"/>
    <w:rsid w:val="00B94F70"/>
    <w:rPr>
      <w:rFonts w:ascii="Courier New" w:eastAsia="Times New Roman" w:hAnsi="Courier New" w:cs="Courier New"/>
      <w:noProof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B94F70"/>
    <w:pPr>
      <w:spacing w:after="0"/>
      <w:ind w:left="720"/>
      <w:contextualSpacing/>
    </w:pPr>
    <w:rPr>
      <w:rFonts w:eastAsia="DengXian"/>
      <w:lang w:eastAsia="zh-CN"/>
    </w:rPr>
  </w:style>
  <w:style w:type="paragraph" w:customStyle="1" w:styleId="Hints">
    <w:name w:val="Hints"/>
    <w:basedOn w:val="Normal"/>
    <w:rsid w:val="00040546"/>
  </w:style>
  <w:style w:type="paragraph" w:styleId="Revision">
    <w:name w:val="Revision"/>
    <w:hidden/>
    <w:uiPriority w:val="99"/>
    <w:semiHidden/>
    <w:rsid w:val="008219E4"/>
    <w:rPr>
      <w:rFonts w:ascii="Times New Roman" w:eastAsia="Times New Roman" w:hAnsi="Times New Roman" w:cs="Times New Roman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43ED0"/>
    <w:pPr>
      <w:spacing w:before="100" w:beforeAutospacing="1" w:after="100" w:afterAutospacing="1"/>
    </w:pPr>
  </w:style>
  <w:style w:type="paragraph" w:styleId="Caption">
    <w:name w:val="caption"/>
    <w:basedOn w:val="Normal"/>
    <w:next w:val="Normal"/>
    <w:uiPriority w:val="35"/>
    <w:unhideWhenUsed/>
    <w:qFormat/>
    <w:rsid w:val="00C10897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0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618AF09-D329-4AB8-9ECF-6A5D38244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</dc:creator>
  <cp:keywords/>
  <dc:description/>
  <cp:lastModifiedBy>Jesse Rosenthal</cp:lastModifiedBy>
  <cp:revision>3</cp:revision>
  <cp:lastPrinted>2017-06-15T14:55:00Z</cp:lastPrinted>
  <dcterms:created xsi:type="dcterms:W3CDTF">2018-04-15T10:24:00Z</dcterms:created>
  <dcterms:modified xsi:type="dcterms:W3CDTF">2018-04-17T13:24:00Z</dcterms:modified>
</cp:coreProperties>
</file>